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731A4BE" w14:textId="77777777" w:rsidR="00C35746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</w:t>
      </w:r>
    </w:p>
    <w:p w14:paraId="74C2C08E" w14:textId="77777777" w:rsidR="00C35746" w:rsidRDefault="00C35746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EF18A07" w14:textId="53951F9F" w:rsidR="00C35746" w:rsidRDefault="00C35746" w:rsidP="00C35746">
      <w:pPr>
        <w:pStyle w:val="Zkladntext21"/>
        <w:tabs>
          <w:tab w:val="left" w:pos="6039"/>
        </w:tabs>
        <w:ind w:left="0" w:firstLine="0"/>
        <w:jc w:val="left"/>
        <w:rPr>
          <w:rFonts w:cs="Arial"/>
          <w:sz w:val="22"/>
          <w:szCs w:val="22"/>
        </w:rPr>
        <w:pPrChange w:id="0" w:author="Kuchtíčková Lucie Ing." w:date="2023-08-04T13:40:00Z">
          <w:pPr>
            <w:pStyle w:val="Zkladntext21"/>
            <w:tabs>
              <w:tab w:val="left" w:pos="5580"/>
            </w:tabs>
            <w:ind w:left="0" w:firstLine="0"/>
            <w:jc w:val="left"/>
          </w:pPr>
        </w:pPrChange>
      </w:pPr>
      <w:ins w:id="1" w:author="Kuchtíčková Lucie Ing." w:date="2023-08-04T13:40:00Z">
        <w:r>
          <w:rPr>
            <w:rFonts w:cs="Arial"/>
            <w:sz w:val="22"/>
            <w:szCs w:val="22"/>
          </w:rPr>
          <w:tab/>
        </w:r>
      </w:ins>
    </w:p>
    <w:p w14:paraId="4BE0DAD3" w14:textId="6B9FDD16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2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2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9C4D0F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</w:t>
    </w:r>
    <w:r w:rsidR="00C35746">
      <w:t>11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670636">
    <w:abstractNumId w:val="3"/>
  </w:num>
  <w:num w:numId="2" w16cid:durableId="971059389">
    <w:abstractNumId w:val="2"/>
  </w:num>
  <w:num w:numId="3" w16cid:durableId="1003431771">
    <w:abstractNumId w:val="1"/>
  </w:num>
  <w:num w:numId="4" w16cid:durableId="2121490265">
    <w:abstractNumId w:val="4"/>
  </w:num>
  <w:num w:numId="5" w16cid:durableId="976298877">
    <w:abstractNumId w:val="5"/>
  </w:num>
  <w:num w:numId="6" w16cid:durableId="5311130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4035238">
    <w:abstractNumId w:val="0"/>
  </w:num>
  <w:num w:numId="8" w16cid:durableId="1057162753">
    <w:abstractNumId w:val="8"/>
  </w:num>
  <w:num w:numId="9" w16cid:durableId="1034386592">
    <w:abstractNumId w:val="7"/>
  </w:num>
  <w:num w:numId="10" w16cid:durableId="18633083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uchtíčková Lucie Ing.">
    <w15:presenceInfo w15:providerId="AD" w15:userId="S::l.kuchtickova@spucr.cz::030f3ba4-b560-48f9-a6c2-335e8cbdc4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746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357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6</cp:revision>
  <dcterms:created xsi:type="dcterms:W3CDTF">2022-02-20T09:17:00Z</dcterms:created>
  <dcterms:modified xsi:type="dcterms:W3CDTF">2023-08-04T11:40:00Z</dcterms:modified>
</cp:coreProperties>
</file>